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67235ECF"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8F258A">
        <w:rPr>
          <w:sz w:val="24"/>
          <w:szCs w:val="24"/>
        </w:rPr>
        <w:t xml:space="preserve"> 24-G001-25</w:t>
      </w:r>
      <w:r w:rsidR="00993409" w:rsidRPr="00DF2302">
        <w:rPr>
          <w:sz w:val="24"/>
          <w:szCs w:val="24"/>
        </w:rPr>
        <w:tab/>
      </w:r>
      <w:bookmarkEnd w:id="1"/>
      <w:bookmarkEnd w:id="2"/>
      <w:bookmarkEnd w:id="3"/>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w:t>
      </w:r>
      <w:proofErr w:type="gramStart"/>
      <w:r w:rsidRPr="00DF2302">
        <w:rPr>
          <w:rFonts w:ascii="Calibri" w:hAnsi="Calibri" w:cs="Calibri"/>
          <w:lang w:val="en-GB"/>
        </w:rPr>
        <w:t>Technical</w:t>
      </w:r>
      <w:proofErr w:type="gramEnd"/>
      <w:r w:rsidRPr="00DF2302">
        <w:rPr>
          <w:rFonts w:ascii="Calibri" w:hAnsi="Calibri" w:cs="Calibri"/>
          <w:lang w:val="en-GB"/>
        </w:rPr>
        <w:t xml:space="preserve">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8636505" w14:textId="560B3A1A" w:rsidR="00B52A14" w:rsidRPr="00DF2302" w:rsidRDefault="00B52A14" w:rsidP="003849E8">
      <w:pPr>
        <w:spacing w:before="120"/>
        <w:jc w:val="both"/>
        <w:rPr>
          <w:rFonts w:ascii="Calibri" w:hAnsi="Calibri" w:cs="Calibri"/>
          <w:i/>
          <w:iCs/>
          <w:lang w:val="en-GB"/>
        </w:rPr>
      </w:pPr>
      <w:r w:rsidRPr="00DF2302">
        <w:rPr>
          <w:rFonts w:ascii="Calibri" w:hAnsi="Calibri" w:cs="Calibri"/>
          <w:i/>
          <w:iCs/>
          <w:highlight w:val="yellow"/>
          <w:lang w:val="en-GB"/>
        </w:rPr>
        <w:t xml:space="preserve">&lt;It should be decided in advance </w:t>
      </w:r>
      <w:proofErr w:type="gramStart"/>
      <w:r w:rsidRPr="00DF2302">
        <w:rPr>
          <w:rFonts w:ascii="Calibri" w:hAnsi="Calibri" w:cs="Calibri"/>
          <w:i/>
          <w:iCs/>
          <w:highlight w:val="yellow"/>
          <w:lang w:val="en-GB"/>
        </w:rPr>
        <w:t>whether or not</w:t>
      </w:r>
      <w:proofErr w:type="gramEnd"/>
      <w:r w:rsidRPr="00DF2302">
        <w:rPr>
          <w:rFonts w:ascii="Calibri" w:hAnsi="Calibri" w:cs="Calibri"/>
          <w:i/>
          <w:iCs/>
          <w:highlight w:val="yellow"/>
          <w:lang w:val="en-GB"/>
        </w:rPr>
        <w:t xml:space="preserve"> the budget should be disclosed&gt;</w:t>
      </w:r>
    </w:p>
    <w:p w14:paraId="131A5BF8" w14:textId="4E998C01" w:rsidR="00E15F4B" w:rsidRPr="00DF2302" w:rsidRDefault="00E15F4B" w:rsidP="00B52A14">
      <w:pPr>
        <w:spacing w:before="120"/>
        <w:jc w:val="both"/>
        <w:rPr>
          <w:rFonts w:ascii="Calibri" w:hAnsi="Calibri" w:cs="Calibri"/>
          <w:lang w:val="en-GB"/>
        </w:rPr>
      </w:pPr>
      <w:r w:rsidRPr="00DF2302">
        <w:rPr>
          <w:rFonts w:ascii="Calibri" w:hAnsi="Calibri" w:cs="Calibri"/>
          <w:lang w:val="en-GB"/>
        </w:rPr>
        <w:t xml:space="preserve">The maximum budget available for this Contract is </w:t>
      </w:r>
      <w:r w:rsidR="00BB4541">
        <w:rPr>
          <w:rFonts w:ascii="Calibri" w:hAnsi="Calibri" w:cs="Calibri"/>
          <w:highlight w:val="yellow"/>
          <w:lang w:val="en-GB"/>
        </w:rPr>
        <w:t>USD</w:t>
      </w:r>
      <w:r w:rsidRPr="007E69E7">
        <w:rPr>
          <w:rFonts w:ascii="Calibri" w:hAnsi="Calibri" w:cs="Calibri"/>
          <w:highlight w:val="yellow"/>
          <w:lang w:val="en-GB"/>
        </w:rPr>
        <w:t>$</w:t>
      </w:r>
      <w:r w:rsidR="00BB4541">
        <w:rPr>
          <w:rFonts w:ascii="Calibri" w:hAnsi="Calibri" w:cs="Calibri"/>
          <w:highlight w:val="yellow"/>
          <w:lang w:val="en-GB"/>
        </w:rPr>
        <w:t>92</w:t>
      </w:r>
      <w:r w:rsidRPr="007E69E7">
        <w:rPr>
          <w:rFonts w:ascii="Calibri" w:hAnsi="Calibri" w:cs="Calibri"/>
          <w:highlight w:val="yellow"/>
          <w:lang w:val="en-GB"/>
        </w:rPr>
        <w:t>,</w:t>
      </w:r>
      <w:r w:rsidR="007E69E7" w:rsidRPr="007E69E7">
        <w:rPr>
          <w:rFonts w:ascii="Calibri" w:hAnsi="Calibri" w:cs="Calibri"/>
          <w:highlight w:val="yellow"/>
          <w:lang w:val="en-GB"/>
        </w:rPr>
        <w:t>000</w:t>
      </w:r>
      <w:r w:rsidRPr="00DF2302">
        <w:rPr>
          <w:rFonts w:ascii="Calibri" w:hAnsi="Calibri" w:cs="Calibri"/>
          <w:lang w:val="en-GB"/>
        </w:rPr>
        <w:t xml:space="preserve"> inclusive of any VAT or other taxes or costs.</w:t>
      </w:r>
    </w:p>
    <w:p w14:paraId="71143A99" w14:textId="5783E0B1" w:rsidR="00E15F4B" w:rsidRPr="00DF2302" w:rsidRDefault="00E15F4B" w:rsidP="00B52A14">
      <w:pPr>
        <w:spacing w:before="120"/>
        <w:jc w:val="both"/>
        <w:rPr>
          <w:b/>
          <w:i/>
          <w:color w:val="FF0000"/>
          <w:lang w:val="en-GB"/>
        </w:rPr>
      </w:pPr>
      <w:r w:rsidRPr="00DF2302">
        <w:rPr>
          <w:b/>
          <w:i/>
          <w:color w:val="FF0000"/>
          <w:lang w:val="en-GB"/>
        </w:rPr>
        <w:t xml:space="preserve">Please, note that we do not recommend this maximum amount as a ‘target’ for your </w:t>
      </w:r>
      <w:r w:rsidR="0098045C" w:rsidRPr="00DF2302">
        <w:rPr>
          <w:b/>
          <w:i/>
          <w:color w:val="FF0000"/>
          <w:lang w:val="en-GB"/>
        </w:rPr>
        <w:t>Tender</w:t>
      </w:r>
      <w:r w:rsidRPr="00DF2302">
        <w:rPr>
          <w:b/>
          <w:i/>
          <w:color w:val="FF0000"/>
          <w:lang w:val="en-GB"/>
        </w:rPr>
        <w:t xml:space="preserve">. The evaluation is a result of a combination of technical soundness and cost effectiveness of the </w:t>
      </w:r>
      <w:r w:rsidR="0098045C" w:rsidRPr="00DF2302">
        <w:rPr>
          <w:b/>
          <w:i/>
          <w:color w:val="FF0000"/>
          <w:lang w:val="en-GB"/>
        </w:rPr>
        <w:t>Tender</w:t>
      </w:r>
      <w:r w:rsidRPr="00DF2302">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7E69E7" w:rsidRPr="00DF2302" w14:paraId="053B03DF" w14:textId="77777777" w:rsidTr="006E17EC">
        <w:trPr>
          <w:cantSplit/>
          <w:tblHeader/>
        </w:trPr>
        <w:tc>
          <w:tcPr>
            <w:tcW w:w="2430" w:type="dxa"/>
            <w:vAlign w:val="center"/>
          </w:tcPr>
          <w:p w14:paraId="5B4EEC3C" w14:textId="461BD486" w:rsidR="007E69E7" w:rsidRPr="007E69E7" w:rsidRDefault="007E69E7" w:rsidP="007E69E7">
            <w:pPr>
              <w:pStyle w:val="TableContents"/>
              <w:rPr>
                <w:rFonts w:asciiTheme="minorHAnsi" w:hAnsiTheme="minorHAnsi"/>
                <w:sz w:val="22"/>
                <w:szCs w:val="22"/>
                <w:highlight w:val="yellow"/>
                <w:lang w:eastAsia="en-US"/>
              </w:rPr>
            </w:pPr>
            <w:r w:rsidRPr="007E69E7">
              <w:rPr>
                <w:rFonts w:asciiTheme="minorHAnsi" w:hAnsiTheme="minorHAnsi"/>
                <w:sz w:val="22"/>
                <w:szCs w:val="22"/>
                <w:highlight w:val="yellow"/>
                <w:lang w:eastAsia="en-US"/>
              </w:rPr>
              <w:t>Firm/consortium’s experience and reputation with similar supply of Goods</w:t>
            </w:r>
          </w:p>
        </w:tc>
        <w:tc>
          <w:tcPr>
            <w:tcW w:w="5367" w:type="dxa"/>
          </w:tcPr>
          <w:p w14:paraId="3ADDF29E" w14:textId="11F72D1F" w:rsidR="007E69E7" w:rsidRPr="00A657B9" w:rsidRDefault="007E69E7" w:rsidP="00A657B9">
            <w:pPr>
              <w:pStyle w:val="TableContents"/>
              <w:numPr>
                <w:ilvl w:val="0"/>
                <w:numId w:val="3"/>
              </w:numPr>
              <w:rPr>
                <w:rFonts w:asciiTheme="minorHAnsi" w:hAnsiTheme="minorHAnsi"/>
                <w:sz w:val="22"/>
                <w:szCs w:val="22"/>
                <w:highlight w:val="yellow"/>
              </w:rPr>
            </w:pPr>
            <w:r w:rsidRPr="00A657B9">
              <w:rPr>
                <w:rFonts w:asciiTheme="minorHAnsi" w:hAnsiTheme="minorHAnsi"/>
                <w:sz w:val="22"/>
                <w:szCs w:val="22"/>
                <w:highlight w:val="yellow"/>
              </w:rPr>
              <w:t>2 references to be provided</w:t>
            </w:r>
          </w:p>
        </w:tc>
        <w:tc>
          <w:tcPr>
            <w:tcW w:w="1360" w:type="dxa"/>
            <w:vAlign w:val="center"/>
          </w:tcPr>
          <w:p w14:paraId="6FB170A3" w14:textId="425E2E09" w:rsidR="007E69E7" w:rsidRPr="007E69E7" w:rsidRDefault="00205883" w:rsidP="007E69E7">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20</w:t>
            </w:r>
          </w:p>
        </w:tc>
      </w:tr>
      <w:tr w:rsidR="007E69E7" w:rsidRPr="00DF2302" w14:paraId="613F68D6" w14:textId="77777777" w:rsidTr="006E17EC">
        <w:trPr>
          <w:cantSplit/>
          <w:tblHeader/>
        </w:trPr>
        <w:tc>
          <w:tcPr>
            <w:tcW w:w="2430" w:type="dxa"/>
            <w:vAlign w:val="center"/>
          </w:tcPr>
          <w:p w14:paraId="44102FCB" w14:textId="44F85AFA" w:rsidR="007E69E7" w:rsidRPr="007E69E7" w:rsidRDefault="00205883" w:rsidP="007E69E7">
            <w:pPr>
              <w:pStyle w:val="TableContents"/>
              <w:rPr>
                <w:rFonts w:asciiTheme="minorHAnsi" w:hAnsiTheme="minorHAnsi"/>
                <w:sz w:val="22"/>
                <w:szCs w:val="22"/>
                <w:highlight w:val="yellow"/>
                <w:lang w:eastAsia="en-US"/>
              </w:rPr>
            </w:pPr>
            <w:r>
              <w:rPr>
                <w:rFonts w:asciiTheme="minorHAnsi" w:hAnsiTheme="minorHAnsi"/>
                <w:sz w:val="22"/>
                <w:szCs w:val="22"/>
                <w:highlight w:val="yellow"/>
                <w:lang w:eastAsia="en-US"/>
              </w:rPr>
              <w:t xml:space="preserve">Specification, Business license, warranty, Vehicle </w:t>
            </w:r>
          </w:p>
        </w:tc>
        <w:tc>
          <w:tcPr>
            <w:tcW w:w="5367" w:type="dxa"/>
          </w:tcPr>
          <w:p w14:paraId="57E0B057" w14:textId="77777777" w:rsidR="00205883" w:rsidRDefault="00205883" w:rsidP="00205883">
            <w:pPr>
              <w:pStyle w:val="TableContents"/>
              <w:numPr>
                <w:ilvl w:val="0"/>
                <w:numId w:val="4"/>
              </w:numPr>
              <w:rPr>
                <w:rFonts w:asciiTheme="minorHAnsi" w:hAnsiTheme="minorHAnsi"/>
                <w:sz w:val="22"/>
                <w:szCs w:val="22"/>
                <w:highlight w:val="yellow"/>
              </w:rPr>
            </w:pPr>
            <w:r w:rsidRPr="007E69E7">
              <w:rPr>
                <w:rFonts w:asciiTheme="minorHAnsi" w:hAnsiTheme="minorHAnsi"/>
                <w:sz w:val="22"/>
                <w:szCs w:val="22"/>
                <w:highlight w:val="yellow"/>
              </w:rPr>
              <w:t>License should be valid by the time of evaluating tende</w:t>
            </w:r>
            <w:r>
              <w:rPr>
                <w:rFonts w:asciiTheme="minorHAnsi" w:hAnsiTheme="minorHAnsi"/>
                <w:sz w:val="22"/>
                <w:szCs w:val="22"/>
                <w:highlight w:val="yellow"/>
              </w:rPr>
              <w:t>r.</w:t>
            </w:r>
          </w:p>
          <w:p w14:paraId="61D9D44E" w14:textId="77777777" w:rsidR="00205883" w:rsidRDefault="00205883" w:rsidP="00205883">
            <w:pPr>
              <w:pStyle w:val="TableContents"/>
              <w:numPr>
                <w:ilvl w:val="0"/>
                <w:numId w:val="4"/>
              </w:numPr>
              <w:rPr>
                <w:rFonts w:asciiTheme="minorHAnsi" w:hAnsiTheme="minorHAnsi"/>
                <w:sz w:val="22"/>
                <w:szCs w:val="22"/>
                <w:highlight w:val="yellow"/>
              </w:rPr>
            </w:pPr>
            <w:r>
              <w:rPr>
                <w:rFonts w:asciiTheme="minorHAnsi" w:hAnsiTheme="minorHAnsi"/>
                <w:sz w:val="22"/>
                <w:szCs w:val="22"/>
                <w:highlight w:val="yellow"/>
              </w:rPr>
              <w:t>Specification of the vehicle should be provided</w:t>
            </w:r>
          </w:p>
          <w:p w14:paraId="3077D2D0" w14:textId="047568D9" w:rsidR="00205883" w:rsidRPr="007E69E7" w:rsidRDefault="00205883" w:rsidP="00205883">
            <w:pPr>
              <w:pStyle w:val="TableContents"/>
              <w:numPr>
                <w:ilvl w:val="0"/>
                <w:numId w:val="4"/>
              </w:numPr>
              <w:rPr>
                <w:rFonts w:asciiTheme="minorHAnsi" w:hAnsiTheme="minorHAnsi"/>
                <w:sz w:val="22"/>
                <w:szCs w:val="22"/>
              </w:rPr>
            </w:pPr>
            <w:r>
              <w:rPr>
                <w:rFonts w:asciiTheme="minorHAnsi" w:hAnsiTheme="minorHAnsi"/>
                <w:sz w:val="22"/>
                <w:szCs w:val="22"/>
                <w:highlight w:val="yellow"/>
              </w:rPr>
              <w:t>Warranty should be provided and shown in the tender document</w:t>
            </w:r>
            <w:r w:rsidRPr="007E69E7">
              <w:rPr>
                <w:rFonts w:asciiTheme="minorHAnsi" w:hAnsiTheme="minorHAnsi"/>
                <w:sz w:val="22"/>
                <w:szCs w:val="22"/>
                <w:highlight w:val="yellow"/>
              </w:rPr>
              <w:t xml:space="preserve"> </w:t>
            </w:r>
          </w:p>
          <w:p w14:paraId="4BA71FA2" w14:textId="7ABA8005" w:rsidR="00A657B9" w:rsidRPr="007E69E7" w:rsidRDefault="00A657B9" w:rsidP="00205883">
            <w:pPr>
              <w:pStyle w:val="TableContents"/>
              <w:ind w:left="720"/>
              <w:rPr>
                <w:rFonts w:asciiTheme="minorHAnsi" w:hAnsiTheme="minorHAnsi"/>
                <w:sz w:val="22"/>
                <w:szCs w:val="22"/>
                <w:highlight w:val="yellow"/>
              </w:rPr>
            </w:pPr>
          </w:p>
        </w:tc>
        <w:tc>
          <w:tcPr>
            <w:tcW w:w="1360" w:type="dxa"/>
            <w:vAlign w:val="center"/>
          </w:tcPr>
          <w:p w14:paraId="657554B4" w14:textId="19765952" w:rsidR="007E69E7" w:rsidRPr="007E69E7" w:rsidRDefault="00205883" w:rsidP="007E69E7">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4</w:t>
            </w:r>
            <w:r w:rsidR="00A657B9">
              <w:rPr>
                <w:rFonts w:asciiTheme="minorHAnsi" w:hAnsiTheme="minorHAnsi"/>
                <w:sz w:val="22"/>
                <w:szCs w:val="22"/>
                <w:highlight w:val="yellow"/>
                <w:lang w:eastAsia="en-US"/>
              </w:rPr>
              <w:t>0</w:t>
            </w:r>
          </w:p>
        </w:tc>
      </w:tr>
      <w:tr w:rsidR="007E69E7" w:rsidRPr="00DF2302" w14:paraId="7395E14D" w14:textId="77777777" w:rsidTr="006E17EC">
        <w:trPr>
          <w:cantSplit/>
          <w:tblHeader/>
        </w:trPr>
        <w:tc>
          <w:tcPr>
            <w:tcW w:w="2430" w:type="dxa"/>
            <w:vAlign w:val="center"/>
          </w:tcPr>
          <w:p w14:paraId="58A5C5B6" w14:textId="715101A9" w:rsidR="007E69E7" w:rsidRPr="007E69E7" w:rsidRDefault="00205883" w:rsidP="007E69E7">
            <w:pPr>
              <w:pStyle w:val="TableContents"/>
              <w:rPr>
                <w:rFonts w:asciiTheme="minorHAnsi" w:hAnsiTheme="minorHAnsi"/>
                <w:sz w:val="22"/>
                <w:szCs w:val="22"/>
                <w:highlight w:val="yellow"/>
                <w:lang w:eastAsia="en-US"/>
              </w:rPr>
            </w:pPr>
            <w:r w:rsidRPr="007E69E7">
              <w:rPr>
                <w:rFonts w:asciiTheme="minorHAnsi" w:hAnsiTheme="minorHAnsi"/>
                <w:sz w:val="22"/>
                <w:szCs w:val="22"/>
                <w:highlight w:val="yellow"/>
                <w:lang w:eastAsia="en-US"/>
              </w:rPr>
              <w:t>Delivery time</w:t>
            </w:r>
            <w:r>
              <w:rPr>
                <w:rFonts w:asciiTheme="minorHAnsi" w:hAnsiTheme="minorHAnsi"/>
                <w:sz w:val="22"/>
                <w:szCs w:val="22"/>
                <w:highlight w:val="yellow"/>
                <w:lang w:eastAsia="en-US"/>
              </w:rPr>
              <w:t xml:space="preserve"> and Quotation</w:t>
            </w:r>
          </w:p>
        </w:tc>
        <w:tc>
          <w:tcPr>
            <w:tcW w:w="5367" w:type="dxa"/>
          </w:tcPr>
          <w:p w14:paraId="0B68080C" w14:textId="77777777" w:rsidR="00205883" w:rsidRDefault="00205883" w:rsidP="00205883">
            <w:pPr>
              <w:pStyle w:val="TableContents"/>
              <w:numPr>
                <w:ilvl w:val="0"/>
                <w:numId w:val="5"/>
              </w:numPr>
              <w:rPr>
                <w:rFonts w:asciiTheme="minorHAnsi" w:hAnsiTheme="minorHAnsi"/>
                <w:sz w:val="22"/>
                <w:szCs w:val="22"/>
                <w:highlight w:val="yellow"/>
              </w:rPr>
            </w:pPr>
            <w:r w:rsidRPr="007E69E7">
              <w:rPr>
                <w:rFonts w:asciiTheme="minorHAnsi" w:hAnsiTheme="minorHAnsi"/>
                <w:sz w:val="22"/>
                <w:szCs w:val="22"/>
                <w:highlight w:val="yellow"/>
              </w:rPr>
              <w:t>Period for goods to be available in Tarawa to be specified</w:t>
            </w:r>
          </w:p>
          <w:p w14:paraId="23A8F695" w14:textId="310975B3" w:rsidR="00A657B9" w:rsidRPr="007E69E7" w:rsidRDefault="00205883" w:rsidP="00205883">
            <w:pPr>
              <w:pStyle w:val="TableContents"/>
              <w:numPr>
                <w:ilvl w:val="0"/>
                <w:numId w:val="5"/>
              </w:numPr>
              <w:rPr>
                <w:rFonts w:asciiTheme="minorHAnsi" w:hAnsiTheme="minorHAnsi"/>
                <w:sz w:val="22"/>
                <w:szCs w:val="22"/>
                <w:highlight w:val="yellow"/>
              </w:rPr>
            </w:pPr>
            <w:r>
              <w:rPr>
                <w:rFonts w:asciiTheme="minorHAnsi" w:hAnsiTheme="minorHAnsi"/>
                <w:sz w:val="22"/>
                <w:szCs w:val="22"/>
                <w:highlight w:val="yellow"/>
              </w:rPr>
              <w:t>Quotation should be clear</w:t>
            </w:r>
          </w:p>
        </w:tc>
        <w:tc>
          <w:tcPr>
            <w:tcW w:w="1360" w:type="dxa"/>
            <w:vAlign w:val="center"/>
          </w:tcPr>
          <w:p w14:paraId="240875A4" w14:textId="71EBB7BD" w:rsidR="007E69E7" w:rsidRPr="007E69E7" w:rsidRDefault="00205883" w:rsidP="007E69E7">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2</w:t>
            </w:r>
            <w:r w:rsidR="00A657B9">
              <w:rPr>
                <w:rFonts w:asciiTheme="minorHAnsi" w:hAnsiTheme="minorHAnsi"/>
                <w:sz w:val="22"/>
                <w:szCs w:val="22"/>
                <w:highlight w:val="yellow"/>
                <w:lang w:eastAsia="en-US"/>
              </w:rPr>
              <w:t>0</w:t>
            </w:r>
          </w:p>
        </w:tc>
      </w:tr>
      <w:tr w:rsidR="003849E8" w:rsidRPr="00DF2302" w14:paraId="465E49EB" w14:textId="77777777" w:rsidTr="003849E8">
        <w:trPr>
          <w:cantSplit/>
          <w:trHeight w:val="650"/>
          <w:tblHeader/>
        </w:trPr>
        <w:tc>
          <w:tcPr>
            <w:tcW w:w="7797" w:type="dxa"/>
            <w:gridSpan w:val="2"/>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lastRenderedPageBreak/>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ins w:id="15" w:author="Sven Erik" w:date="2020-08-26T15:40:00Z">
        <w:r w:rsidR="00B57649">
          <w:rPr>
            <w:rFonts w:ascii="Calibri" w:hAnsi="Calibri"/>
            <w:b/>
            <w:lang w:val="en-GB"/>
          </w:rPr>
          <w:t>(</w:t>
        </w:r>
      </w:ins>
      <w:proofErr w:type="spellStart"/>
      <w:r w:rsidRPr="00DF2302">
        <w:rPr>
          <w:rFonts w:ascii="Calibri" w:hAnsi="Calibri"/>
          <w:b/>
          <w:lang w:val="en-GB"/>
        </w:rPr>
        <w:t>tc</w:t>
      </w:r>
      <w:proofErr w:type="spellEnd"/>
      <w:r w:rsidRPr="00DF2302">
        <w:rPr>
          <w:rFonts w:ascii="Calibri" w:hAnsi="Calibri"/>
          <w:b/>
          <w:lang w:val="en-GB"/>
        </w:rPr>
        <w:t xml:space="preserve"> / lc</w:t>
      </w:r>
      <w:ins w:id="16" w:author="Sven Erik" w:date="2020-08-26T15:40:00Z">
        <w:r w:rsidR="00B57649">
          <w:rPr>
            <w:rFonts w:ascii="Calibri" w:hAnsi="Calibri"/>
            <w:b/>
            <w:lang w:val="en-GB"/>
          </w:rPr>
          <w:t xml:space="preserve">) * </w:t>
        </w:r>
      </w:ins>
      <w:proofErr w:type="spellStart"/>
      <w:ins w:id="17" w:author="Sven Erik" w:date="2020-08-26T15:41:00Z">
        <w:r w:rsidR="00B57649">
          <w:rPr>
            <w:rFonts w:ascii="Calibri" w:hAnsi="Calibri"/>
            <w:b/>
            <w:lang w:val="en-GB"/>
          </w:rPr>
          <w:t>fw</w:t>
        </w:r>
      </w:ins>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8"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8"/>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19" w:author="Sven Erik" w:date="2020-08-26T15:41:00Z"/>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proofErr w:type="spellStart"/>
      <w:ins w:id="20" w:author="Sven Erik" w:date="2020-08-26T15:41:00Z">
        <w:r>
          <w:rPr>
            <w:rFonts w:ascii="Calibri" w:hAnsi="Calibri"/>
            <w:sz w:val="20"/>
            <w:szCs w:val="20"/>
            <w:lang w:val="en-GB"/>
          </w:rPr>
          <w:t>fw</w:t>
        </w:r>
        <w:proofErr w:type="spellEnd"/>
        <w:r>
          <w:rPr>
            <w:rFonts w:ascii="Calibri" w:hAnsi="Calibri"/>
            <w:sz w:val="20"/>
            <w:szCs w:val="20"/>
            <w:lang w:val="en-GB"/>
          </w:rPr>
          <w:t xml:space="preserve">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407970" w14:textId="77777777" w:rsidR="00E4416A" w:rsidRDefault="00E4416A">
      <w:r>
        <w:separator/>
      </w:r>
    </w:p>
  </w:endnote>
  <w:endnote w:type="continuationSeparator" w:id="0">
    <w:p w14:paraId="7C0AF413" w14:textId="77777777" w:rsidR="00E4416A" w:rsidRDefault="00E44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0439F2E7" w:rsidR="00D15CF2" w:rsidRDefault="004878F3" w:rsidP="004878F3">
    <w:pPr>
      <w:pStyle w:val="Footer"/>
    </w:pPr>
    <w:r>
      <w:fldChar w:fldCharType="begin"/>
    </w:r>
    <w:r>
      <w:instrText xml:space="preserve"> DATE \@ "yyyy-MM-dd" </w:instrText>
    </w:r>
    <w:r>
      <w:fldChar w:fldCharType="separate"/>
    </w:r>
    <w:r w:rsidR="008F258A">
      <w:rPr>
        <w:noProof/>
      </w:rPr>
      <w:t>2025-07-09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A0F51F" w14:textId="77777777" w:rsidR="00E4416A" w:rsidRDefault="00E4416A">
      <w:r>
        <w:separator/>
      </w:r>
    </w:p>
  </w:footnote>
  <w:footnote w:type="continuationSeparator" w:id="0">
    <w:p w14:paraId="0A9BAD3C" w14:textId="77777777" w:rsidR="00E4416A" w:rsidRDefault="00E441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766D6" w14:textId="1B919DCB"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007D6C93" w:rsidRPr="007D6C93">
      <w:rPr>
        <w:rFonts w:ascii="Arial" w:hAnsi="Arial" w:cs="Arial"/>
        <w:b/>
        <w:bCs/>
        <w:sz w:val="22"/>
        <w:szCs w:val="22"/>
      </w:rPr>
      <w:t>RFQ-24-G00</w:t>
    </w:r>
    <w:r w:rsidR="008F258A">
      <w:rPr>
        <w:rFonts w:ascii="Arial" w:hAnsi="Arial" w:cs="Arial"/>
        <w:b/>
        <w:bCs/>
        <w:sz w:val="22"/>
        <w:szCs w:val="22"/>
      </w:rPr>
      <w:t>1</w:t>
    </w:r>
    <w:r w:rsidR="007D6C93" w:rsidRPr="007D6C93">
      <w:rPr>
        <w:rFonts w:ascii="Arial" w:hAnsi="Arial" w:cs="Arial"/>
        <w:b/>
        <w:bCs/>
        <w:sz w:val="22"/>
        <w:szCs w:val="22"/>
      </w:rPr>
      <w:t>-2</w:t>
    </w:r>
    <w:r w:rsidR="008F258A">
      <w:rPr>
        <w:rFonts w:ascii="Arial" w:hAnsi="Arial" w:cs="Arial"/>
        <w:b/>
        <w:bCs/>
        <w:sz w:val="22"/>
        <w:szCs w:val="22"/>
      </w:rPr>
      <w:t>5</w:t>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920627044">
    <w:abstractNumId w:val="2"/>
  </w:num>
  <w:num w:numId="2" w16cid:durableId="1004283087">
    <w:abstractNumId w:val="7"/>
  </w:num>
  <w:num w:numId="3" w16cid:durableId="859004419">
    <w:abstractNumId w:val="6"/>
  </w:num>
  <w:num w:numId="4" w16cid:durableId="865599679">
    <w:abstractNumId w:val="5"/>
  </w:num>
  <w:num w:numId="5" w16cid:durableId="2068676459">
    <w:abstractNumId w:val="0"/>
  </w:num>
  <w:num w:numId="6" w16cid:durableId="228881247">
    <w:abstractNumId w:val="4"/>
  </w:num>
  <w:num w:numId="7" w16cid:durableId="720128843">
    <w:abstractNumId w:val="1"/>
  </w:num>
  <w:num w:numId="8" w16cid:durableId="345521423">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220D"/>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20B"/>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28C1"/>
    <w:rsid w:val="001535CA"/>
    <w:rsid w:val="00154C8B"/>
    <w:rsid w:val="00155772"/>
    <w:rsid w:val="00156024"/>
    <w:rsid w:val="0015629F"/>
    <w:rsid w:val="00157281"/>
    <w:rsid w:val="001575F7"/>
    <w:rsid w:val="00160266"/>
    <w:rsid w:val="00161178"/>
    <w:rsid w:val="00161AD2"/>
    <w:rsid w:val="00162007"/>
    <w:rsid w:val="00162946"/>
    <w:rsid w:val="001662EF"/>
    <w:rsid w:val="001707B8"/>
    <w:rsid w:val="00171720"/>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A1C7B"/>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193"/>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5883"/>
    <w:rsid w:val="00206A63"/>
    <w:rsid w:val="00207331"/>
    <w:rsid w:val="00207C4E"/>
    <w:rsid w:val="002108D2"/>
    <w:rsid w:val="00210C6E"/>
    <w:rsid w:val="002114FB"/>
    <w:rsid w:val="00214127"/>
    <w:rsid w:val="0021447B"/>
    <w:rsid w:val="00216E68"/>
    <w:rsid w:val="002205D6"/>
    <w:rsid w:val="002220FB"/>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65D7"/>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0706"/>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508"/>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57795"/>
    <w:rsid w:val="00560CF2"/>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87325"/>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3AF"/>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7B1"/>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2801"/>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6C93"/>
    <w:rsid w:val="007D7AF7"/>
    <w:rsid w:val="007E0244"/>
    <w:rsid w:val="007E0FBE"/>
    <w:rsid w:val="007E2C32"/>
    <w:rsid w:val="007E3D18"/>
    <w:rsid w:val="007E4289"/>
    <w:rsid w:val="007E55B3"/>
    <w:rsid w:val="007E675A"/>
    <w:rsid w:val="007E69E7"/>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258A"/>
    <w:rsid w:val="008F3345"/>
    <w:rsid w:val="008F3CEE"/>
    <w:rsid w:val="008F4629"/>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17B6"/>
    <w:rsid w:val="0094214B"/>
    <w:rsid w:val="00945767"/>
    <w:rsid w:val="0094678C"/>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49D1"/>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657B9"/>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2D29"/>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D7D3E"/>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3270"/>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541"/>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067F3"/>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594B"/>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5F0B"/>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54A"/>
    <w:rsid w:val="00DC362B"/>
    <w:rsid w:val="00DC4992"/>
    <w:rsid w:val="00DC4CA3"/>
    <w:rsid w:val="00DC4DF7"/>
    <w:rsid w:val="00DC6B1B"/>
    <w:rsid w:val="00DC6DEE"/>
    <w:rsid w:val="00DD1099"/>
    <w:rsid w:val="00DD15BF"/>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416A"/>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0B095D0-BEB2-4F16-A613-F2B8ACB76D1B}">
  <ds:schemaRefs>
    <ds:schemaRef ds:uri="http://schemas.openxmlformats.org/officeDocument/2006/bibliography"/>
  </ds:schemaRefs>
</ds:datastoreItem>
</file>

<file path=customXml/itemProps4.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8</TotalTime>
  <Pages>4</Pages>
  <Words>867</Words>
  <Characters>4423</Characters>
  <Application>Microsoft Office Word</Application>
  <DocSecurity>0</DocSecurity>
  <Lines>102</Lines>
  <Paragraphs>69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5221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4</cp:revision>
  <cp:lastPrinted>2016-10-18T02:57:00Z</cp:lastPrinted>
  <dcterms:created xsi:type="dcterms:W3CDTF">2025-05-23T00:44:00Z</dcterms:created>
  <dcterms:modified xsi:type="dcterms:W3CDTF">2025-07-08T21:58:00Z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GrammarlyDocumentId">
    <vt:lpwstr>a692546a-3619-404f-8153-e082816b9c99</vt:lpwstr>
  </property>
</Properties>
</file>